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2973D4C1" w14:textId="43BCCB1F" w:rsidR="006D0EEC" w:rsidRDefault="00D6042E" w:rsidP="0032444E">
      <w:pPr>
        <w:spacing w:after="0" w:line="240" w:lineRule="auto"/>
        <w:jc w:val="center"/>
        <w:rPr>
          <w:rFonts w:ascii="Times New Roman" w:hAnsi="Times New Roman" w:cs="Times New Roman"/>
          <w:b/>
          <w:bCs/>
          <w:sz w:val="24"/>
          <w:szCs w:val="24"/>
          <w:lang w:val="lt-LT"/>
        </w:rPr>
      </w:pPr>
      <w:r w:rsidRPr="00D6042E">
        <w:rPr>
          <w:rFonts w:ascii="Times New Roman" w:hAnsi="Times New Roman" w:cs="Times New Roman"/>
          <w:b/>
          <w:bCs/>
          <w:color w:val="000000"/>
          <w:sz w:val="24"/>
          <w:szCs w:val="24"/>
        </w:rPr>
        <w:t xml:space="preserve">DĖL </w:t>
      </w:r>
      <w:r w:rsidR="0019652A">
        <w:rPr>
          <w:rFonts w:ascii="Times New Roman" w:hAnsi="Times New Roman" w:cs="Times New Roman"/>
          <w:b/>
          <w:bCs/>
          <w:color w:val="000000"/>
          <w:sz w:val="24"/>
          <w:szCs w:val="24"/>
        </w:rPr>
        <w:t>PRITARIMO</w:t>
      </w:r>
      <w:r w:rsidR="00173251">
        <w:rPr>
          <w:rFonts w:ascii="Times New Roman" w:hAnsi="Times New Roman" w:cs="Times New Roman"/>
          <w:b/>
          <w:bCs/>
          <w:color w:val="000000"/>
          <w:sz w:val="24"/>
          <w:szCs w:val="24"/>
        </w:rPr>
        <w:t xml:space="preserve"> PROJEKT</w:t>
      </w:r>
      <w:r w:rsidR="0019652A">
        <w:rPr>
          <w:rFonts w:ascii="Times New Roman" w:hAnsi="Times New Roman" w:cs="Times New Roman"/>
          <w:b/>
          <w:bCs/>
          <w:color w:val="000000"/>
          <w:sz w:val="24"/>
          <w:szCs w:val="24"/>
        </w:rPr>
        <w:t xml:space="preserve">O „VIRTUALIOS REALYBĖS PROJEKTAS „APUOLĖS PILIS: </w:t>
      </w:r>
      <w:proofErr w:type="gramStart"/>
      <w:r w:rsidR="0019652A">
        <w:rPr>
          <w:rFonts w:ascii="Times New Roman" w:hAnsi="Times New Roman" w:cs="Times New Roman"/>
          <w:b/>
          <w:bCs/>
          <w:color w:val="000000"/>
          <w:sz w:val="24"/>
          <w:szCs w:val="24"/>
        </w:rPr>
        <w:t>ATGIMIMAS“ FINANSAVIMUI</w:t>
      </w:r>
      <w:proofErr w:type="gramEnd"/>
    </w:p>
    <w:p w14:paraId="0730BC7B" w14:textId="77777777" w:rsidR="0032444E" w:rsidRDefault="0032444E" w:rsidP="006D0EEC">
      <w:pPr>
        <w:spacing w:after="0" w:line="240" w:lineRule="auto"/>
        <w:rPr>
          <w:rFonts w:ascii="Times New Roman" w:hAnsi="Times New Roman" w:cs="Times New Roman"/>
          <w:b/>
          <w:bCs/>
          <w:sz w:val="24"/>
          <w:szCs w:val="24"/>
          <w:lang w:val="lt-LT"/>
        </w:rPr>
      </w:pPr>
    </w:p>
    <w:p w14:paraId="1A4F072F" w14:textId="77777777" w:rsidR="0032444E" w:rsidRPr="00D6042E" w:rsidRDefault="0032444E" w:rsidP="006D0EEC">
      <w:pPr>
        <w:spacing w:after="0" w:line="240" w:lineRule="auto"/>
        <w:rPr>
          <w:rFonts w:ascii="Times New Roman" w:eastAsia="Times New Roman" w:hAnsi="Times New Roman" w:cs="Times New Roman"/>
          <w:b/>
          <w:bCs/>
          <w:sz w:val="24"/>
          <w:szCs w:val="24"/>
          <w:lang w:val="lt-LT" w:eastAsia="ja-JP"/>
        </w:rPr>
      </w:pPr>
    </w:p>
    <w:p w14:paraId="5BB5A65C" w14:textId="23045DEF"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D6042E">
        <w:rPr>
          <w:rFonts w:ascii="Times New Roman" w:eastAsia="Times New Roman" w:hAnsi="Times New Roman" w:cs="Times New Roman"/>
          <w:bCs/>
          <w:sz w:val="24"/>
          <w:szCs w:val="24"/>
          <w:lang w:val="lt-LT" w:eastAsia="ja-JP"/>
        </w:rPr>
        <w:t>gegužės</w:t>
      </w:r>
      <w:r w:rsidR="00566D5B">
        <w:rPr>
          <w:rFonts w:ascii="Times New Roman" w:eastAsia="Times New Roman" w:hAnsi="Times New Roman" w:cs="Times New Roman"/>
          <w:bCs/>
          <w:sz w:val="24"/>
          <w:szCs w:val="24"/>
          <w:lang w:val="lt-LT" w:eastAsia="ja-JP"/>
        </w:rPr>
        <w:t xml:space="preserve"> </w:t>
      </w:r>
      <w:ins w:id="0" w:author="Dalia Sadauskiene" w:date="2025-05-16T13:24:00Z" w16du:dateUtc="2025-05-16T10:24:00Z">
        <w:r w:rsidR="00FC127E">
          <w:rPr>
            <w:rFonts w:ascii="Times New Roman" w:eastAsia="Times New Roman" w:hAnsi="Times New Roman" w:cs="Times New Roman"/>
            <w:bCs/>
            <w:sz w:val="24"/>
            <w:szCs w:val="24"/>
            <w:lang w:val="lt-LT" w:eastAsia="ja-JP"/>
          </w:rPr>
          <w:t>16</w:t>
        </w:r>
      </w:ins>
      <w:del w:id="1" w:author="Dalia Sadauskiene" w:date="2025-05-16T13:24:00Z" w16du:dateUtc="2025-05-16T10:24:00Z">
        <w:r w:rsidR="00566D5B" w:rsidDel="00FC127E">
          <w:rPr>
            <w:rFonts w:ascii="Times New Roman" w:eastAsia="Times New Roman" w:hAnsi="Times New Roman" w:cs="Times New Roman"/>
            <w:bCs/>
            <w:sz w:val="24"/>
            <w:szCs w:val="24"/>
            <w:lang w:val="lt-LT" w:eastAsia="ja-JP"/>
          </w:rPr>
          <w:delText>2</w:delText>
        </w:r>
        <w:r w:rsidR="00D6042E" w:rsidDel="00FC127E">
          <w:rPr>
            <w:rFonts w:ascii="Times New Roman" w:eastAsia="Times New Roman" w:hAnsi="Times New Roman" w:cs="Times New Roman"/>
            <w:bCs/>
            <w:sz w:val="24"/>
            <w:szCs w:val="24"/>
            <w:lang w:val="lt-LT" w:eastAsia="ja-JP"/>
          </w:rPr>
          <w:delText>9</w:delText>
        </w:r>
      </w:del>
      <w:r w:rsidR="00ED0162"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ins w:id="2" w:author="Dalia Sadauskiene" w:date="2025-05-16T13:24:00Z" w16du:dateUtc="2025-05-16T10:24:00Z">
        <w:r w:rsidR="00FC127E">
          <w:rPr>
            <w:rFonts w:ascii="Times New Roman" w:eastAsia="Times New Roman" w:hAnsi="Times New Roman" w:cs="Times New Roman"/>
            <w:bCs/>
            <w:sz w:val="24"/>
            <w:szCs w:val="24"/>
            <w:lang w:val="lt-LT" w:eastAsia="ja-JP"/>
          </w:rPr>
          <w:t>145</w:t>
        </w:r>
      </w:ins>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1C0EC399" w:rsidR="006D0EEC" w:rsidRPr="00E76D02" w:rsidRDefault="0032444E" w:rsidP="0032444E">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6D0EEC" w:rsidRPr="00E76D02">
        <w:rPr>
          <w:rFonts w:ascii="Times New Roman" w:eastAsia="Times New Roman" w:hAnsi="Times New Roman" w:cs="Times New Roman"/>
          <w:b/>
          <w:sz w:val="24"/>
          <w:szCs w:val="24"/>
          <w:lang w:val="lt-LT"/>
        </w:rPr>
        <w:t xml:space="preserve">Parengto sprendimo projekto tikslas ir uždaviniai. </w:t>
      </w:r>
    </w:p>
    <w:p w14:paraId="6CCCEEC3" w14:textId="0E0177C7" w:rsidR="0032444E"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eastAsia="lt-LT"/>
        </w:rPr>
      </w:pPr>
      <w:r>
        <w:rPr>
          <w:rFonts w:ascii="Times New Roman" w:eastAsia="Times New Roman" w:hAnsi="Times New Roman" w:cs="Times New Roman"/>
          <w:bCs/>
          <w:sz w:val="24"/>
          <w:szCs w:val="24"/>
          <w:lang w:val="lt-LT"/>
        </w:rPr>
        <w:tab/>
      </w:r>
      <w:r w:rsidR="00F85CA4" w:rsidRPr="00E76D02">
        <w:rPr>
          <w:rFonts w:ascii="Times New Roman" w:eastAsia="Times New Roman" w:hAnsi="Times New Roman" w:cs="Times New Roman"/>
          <w:bCs/>
          <w:sz w:val="24"/>
          <w:szCs w:val="24"/>
          <w:lang w:val="lt-LT"/>
        </w:rPr>
        <w:t xml:space="preserve">Tarybos sprendimo projektu siūloma </w:t>
      </w:r>
      <w:proofErr w:type="spellStart"/>
      <w:r w:rsidR="00173251">
        <w:rPr>
          <w:rFonts w:ascii="Times New Roman" w:hAnsi="Times New Roman" w:cs="Times New Roman"/>
          <w:sz w:val="24"/>
          <w:szCs w:val="24"/>
          <w:lang w:eastAsia="lt-LT"/>
        </w:rPr>
        <w:t>prisidėti</w:t>
      </w:r>
      <w:proofErr w:type="spellEnd"/>
      <w:r w:rsidR="00173251">
        <w:rPr>
          <w:rFonts w:ascii="Times New Roman" w:hAnsi="Times New Roman" w:cs="Times New Roman"/>
          <w:sz w:val="24"/>
          <w:szCs w:val="24"/>
          <w:lang w:eastAsia="lt-LT"/>
        </w:rPr>
        <w:t xml:space="preserve"> 30 proc. </w:t>
      </w:r>
      <w:proofErr w:type="spellStart"/>
      <w:r w:rsidR="00173251">
        <w:rPr>
          <w:rFonts w:ascii="Times New Roman" w:hAnsi="Times New Roman" w:cs="Times New Roman"/>
          <w:sz w:val="24"/>
          <w:szCs w:val="24"/>
          <w:lang w:eastAsia="lt-LT"/>
        </w:rPr>
        <w:t>lėšomis</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nuo</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projekto</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vertės</w:t>
      </w:r>
      <w:proofErr w:type="spellEnd"/>
      <w:r w:rsidR="00173251">
        <w:rPr>
          <w:rFonts w:ascii="Times New Roman" w:hAnsi="Times New Roman" w:cs="Times New Roman"/>
          <w:sz w:val="24"/>
          <w:szCs w:val="24"/>
          <w:lang w:eastAsia="lt-LT"/>
        </w:rPr>
        <w:t xml:space="preserve">, </w:t>
      </w:r>
      <w:r w:rsidR="000200BD">
        <w:rPr>
          <w:rFonts w:ascii="Times New Roman" w:hAnsi="Times New Roman" w:cs="Times New Roman"/>
          <w:sz w:val="24"/>
          <w:szCs w:val="24"/>
          <w:lang w:eastAsia="lt-LT"/>
        </w:rPr>
        <w:t>tai</w:t>
      </w:r>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sudaro</w:t>
      </w:r>
      <w:proofErr w:type="spellEnd"/>
      <w:r w:rsidR="00173251">
        <w:rPr>
          <w:rFonts w:ascii="Times New Roman" w:hAnsi="Times New Roman" w:cs="Times New Roman"/>
          <w:sz w:val="24"/>
          <w:szCs w:val="24"/>
          <w:lang w:eastAsia="lt-LT"/>
        </w:rPr>
        <w:t xml:space="preserve"> 9</w:t>
      </w:r>
      <w:r w:rsidR="000200BD">
        <w:rPr>
          <w:rFonts w:ascii="Times New Roman" w:hAnsi="Times New Roman" w:cs="Times New Roman"/>
          <w:sz w:val="24"/>
          <w:szCs w:val="24"/>
          <w:lang w:eastAsia="lt-LT"/>
        </w:rPr>
        <w:t xml:space="preserve"> </w:t>
      </w:r>
      <w:r w:rsidR="00173251">
        <w:rPr>
          <w:rFonts w:ascii="Times New Roman" w:hAnsi="Times New Roman" w:cs="Times New Roman"/>
          <w:sz w:val="24"/>
          <w:szCs w:val="24"/>
          <w:lang w:eastAsia="lt-LT"/>
        </w:rPr>
        <w:t xml:space="preserve">788 Eur. Skuodo </w:t>
      </w:r>
      <w:proofErr w:type="spellStart"/>
      <w:r w:rsidR="00173251">
        <w:rPr>
          <w:rFonts w:ascii="Times New Roman" w:hAnsi="Times New Roman" w:cs="Times New Roman"/>
          <w:sz w:val="24"/>
          <w:szCs w:val="24"/>
          <w:lang w:eastAsia="lt-LT"/>
        </w:rPr>
        <w:t>muziejus</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projekto</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paraišką</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teikė</w:t>
      </w:r>
      <w:proofErr w:type="spellEnd"/>
      <w:r w:rsidR="00173251">
        <w:rPr>
          <w:rFonts w:ascii="Times New Roman" w:hAnsi="Times New Roman" w:cs="Times New Roman"/>
          <w:sz w:val="24"/>
          <w:szCs w:val="24"/>
          <w:lang w:eastAsia="lt-LT"/>
        </w:rPr>
        <w:t xml:space="preserve"> Lietuvos </w:t>
      </w:r>
      <w:proofErr w:type="spellStart"/>
      <w:r w:rsidR="00173251">
        <w:rPr>
          <w:rFonts w:ascii="Times New Roman" w:hAnsi="Times New Roman" w:cs="Times New Roman"/>
          <w:sz w:val="24"/>
          <w:szCs w:val="24"/>
          <w:lang w:eastAsia="lt-LT"/>
        </w:rPr>
        <w:t>kultūros</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tarybai</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ir</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gavo</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dalinį</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finansavimą</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projektui</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įgyvendinti</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Bendra</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projekto</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vertė</w:t>
      </w:r>
      <w:proofErr w:type="spellEnd"/>
      <w:r w:rsidR="00173251">
        <w:rPr>
          <w:rFonts w:ascii="Times New Roman" w:hAnsi="Times New Roman" w:cs="Times New Roman"/>
          <w:sz w:val="24"/>
          <w:szCs w:val="24"/>
          <w:lang w:eastAsia="lt-LT"/>
        </w:rPr>
        <w:t xml:space="preserve"> – 32</w:t>
      </w:r>
      <w:r w:rsidR="000200BD">
        <w:rPr>
          <w:rFonts w:ascii="Times New Roman" w:hAnsi="Times New Roman" w:cs="Times New Roman"/>
          <w:sz w:val="24"/>
          <w:szCs w:val="24"/>
          <w:lang w:eastAsia="lt-LT"/>
        </w:rPr>
        <w:t xml:space="preserve"> </w:t>
      </w:r>
      <w:r w:rsidR="00173251">
        <w:rPr>
          <w:rFonts w:ascii="Times New Roman" w:hAnsi="Times New Roman" w:cs="Times New Roman"/>
          <w:sz w:val="24"/>
          <w:szCs w:val="24"/>
          <w:lang w:eastAsia="lt-LT"/>
        </w:rPr>
        <w:t xml:space="preserve">625 </w:t>
      </w:r>
      <w:proofErr w:type="spellStart"/>
      <w:r w:rsidR="00173251">
        <w:rPr>
          <w:rFonts w:ascii="Times New Roman" w:hAnsi="Times New Roman" w:cs="Times New Roman"/>
          <w:sz w:val="24"/>
          <w:szCs w:val="24"/>
          <w:lang w:eastAsia="lt-LT"/>
        </w:rPr>
        <w:t>Eur</w:t>
      </w:r>
      <w:proofErr w:type="spellEnd"/>
      <w:r w:rsidR="00173251">
        <w:rPr>
          <w:rFonts w:ascii="Times New Roman" w:hAnsi="Times New Roman" w:cs="Times New Roman"/>
          <w:sz w:val="24"/>
          <w:szCs w:val="24"/>
          <w:lang w:eastAsia="lt-LT"/>
        </w:rPr>
        <w:t xml:space="preserve">, Lietuvos </w:t>
      </w:r>
      <w:proofErr w:type="spellStart"/>
      <w:r w:rsidR="00173251">
        <w:rPr>
          <w:rFonts w:ascii="Times New Roman" w:hAnsi="Times New Roman" w:cs="Times New Roman"/>
          <w:sz w:val="24"/>
          <w:szCs w:val="24"/>
          <w:lang w:eastAsia="lt-LT"/>
        </w:rPr>
        <w:t>taryba</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projektui</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įgyvendinti</w:t>
      </w:r>
      <w:proofErr w:type="spellEnd"/>
      <w:r w:rsidR="00173251">
        <w:rPr>
          <w:rFonts w:ascii="Times New Roman" w:hAnsi="Times New Roman" w:cs="Times New Roman"/>
          <w:sz w:val="24"/>
          <w:szCs w:val="24"/>
          <w:lang w:eastAsia="lt-LT"/>
        </w:rPr>
        <w:t xml:space="preserve"> </w:t>
      </w:r>
      <w:proofErr w:type="spellStart"/>
      <w:r w:rsidR="00173251">
        <w:rPr>
          <w:rFonts w:ascii="Times New Roman" w:hAnsi="Times New Roman" w:cs="Times New Roman"/>
          <w:sz w:val="24"/>
          <w:szCs w:val="24"/>
          <w:lang w:eastAsia="lt-LT"/>
        </w:rPr>
        <w:t>skyrė</w:t>
      </w:r>
      <w:proofErr w:type="spellEnd"/>
      <w:r w:rsidR="00173251">
        <w:rPr>
          <w:rFonts w:ascii="Times New Roman" w:hAnsi="Times New Roman" w:cs="Times New Roman"/>
          <w:sz w:val="24"/>
          <w:szCs w:val="24"/>
          <w:lang w:eastAsia="lt-LT"/>
        </w:rPr>
        <w:t xml:space="preserve"> 18</w:t>
      </w:r>
      <w:r w:rsidR="000200BD">
        <w:rPr>
          <w:rFonts w:ascii="Times New Roman" w:hAnsi="Times New Roman" w:cs="Times New Roman"/>
          <w:sz w:val="24"/>
          <w:szCs w:val="24"/>
          <w:lang w:eastAsia="lt-LT"/>
        </w:rPr>
        <w:t xml:space="preserve"> </w:t>
      </w:r>
      <w:r w:rsidR="00173251">
        <w:rPr>
          <w:rFonts w:ascii="Times New Roman" w:hAnsi="Times New Roman" w:cs="Times New Roman"/>
          <w:sz w:val="24"/>
          <w:szCs w:val="24"/>
          <w:lang w:eastAsia="lt-LT"/>
        </w:rPr>
        <w:t>500 Eur.</w:t>
      </w:r>
    </w:p>
    <w:p w14:paraId="4230E84E" w14:textId="77777777" w:rsidR="0032444E" w:rsidRPr="0032444E"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eastAsia="lt-LT"/>
        </w:rPr>
      </w:pPr>
    </w:p>
    <w:p w14:paraId="7980AECC" w14:textId="49D1CF8B" w:rsidR="007542F4" w:rsidRPr="00E76D02" w:rsidRDefault="0032444E" w:rsidP="0032444E">
      <w:pPr>
        <w:pStyle w:val="Sraopastraipa"/>
        <w:tabs>
          <w:tab w:val="left" w:pos="1276"/>
          <w:tab w:val="left" w:pos="1560"/>
        </w:tabs>
        <w:spacing w:after="0" w:line="240" w:lineRule="auto"/>
        <w:ind w:left="1276"/>
        <w:jc w:val="both"/>
        <w:rPr>
          <w:rFonts w:ascii="Times New Roman" w:eastAsia="Times New Roman" w:hAnsi="Times New Roman" w:cs="Times New Roman"/>
          <w:bCs/>
          <w:sz w:val="24"/>
          <w:szCs w:val="24"/>
          <w:lang w:val="lt-LT"/>
        </w:rPr>
      </w:pPr>
      <w:r w:rsidRPr="0032444E">
        <w:rPr>
          <w:rFonts w:ascii="Times New Roman" w:hAnsi="Times New Roman" w:cs="Times New Roman"/>
          <w:b/>
          <w:bCs/>
          <w:sz w:val="24"/>
          <w:szCs w:val="24"/>
          <w:lang w:eastAsia="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5A9D3E3D" w14:textId="695CBA53" w:rsidR="00173251" w:rsidRPr="00173251" w:rsidRDefault="00173251" w:rsidP="00173251">
      <w:pPr>
        <w:ind w:firstLine="1276"/>
        <w:jc w:val="both"/>
        <w:rPr>
          <w:rFonts w:ascii="Times New Roman" w:hAnsi="Times New Roman" w:cs="Times New Roman"/>
          <w:sz w:val="24"/>
          <w:szCs w:val="24"/>
          <w:lang w:val="lt-LT"/>
        </w:rPr>
      </w:pPr>
      <w:r w:rsidRPr="00173251">
        <w:rPr>
          <w:rFonts w:ascii="Times New Roman" w:eastAsia="Aptos" w:hAnsi="Times New Roman" w:cs="Times New Roman"/>
          <w:sz w:val="24"/>
          <w:szCs w:val="24"/>
          <w:lang w:val="lt-LT"/>
        </w:rPr>
        <w:t>Projektas „Apuolės pilis: atgimimas“ – tai 10 minučių trukmės virtualios realybės (VR) patirtis, kuri nukels dalyvius į IX amžių ir pasiūlys įtraukiančius įspūdžius apie Apuolės pilį per šią kertinę Lietuvos istorijos epochą. Šis projektas, pasitelkęs pažangiausias VR technologijas, sujungia istorinius tyrimus, skaitmeninę rekonstrukciją ir interaktyvų pasakojimą, jog atkurtų pilies praeitį, pasiūlydamas dinamišką ir edukacinę kelionę į ankstyvųjų viduramžių Lietuvos širdį. Virtualus modelis yra tikslus IX amžiaus pilies architektūrinis atvaizdas, užtikrinantis, jog šis paveldas amžinai išliks mūsų atmintyje.</w:t>
      </w: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bookmarkStart w:id="3" w:name="part_ccaf7093f19d48898a594508f18438f9"/>
      <w:bookmarkStart w:id="4" w:name="part_4044b924cae74617acdb8155dbb967b9"/>
      <w:bookmarkEnd w:id="3"/>
      <w:bookmarkEnd w:id="4"/>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36B1BD2A" w:rsidR="00A030CA" w:rsidRPr="00E76D02" w:rsidRDefault="0032444E"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Priėmus sprendimą, </w:t>
      </w:r>
      <w:r w:rsidR="00173251">
        <w:rPr>
          <w:rFonts w:ascii="Times New Roman" w:eastAsia="Times New Roman" w:hAnsi="Times New Roman" w:cs="Times New Roman"/>
          <w:bCs/>
          <w:sz w:val="24"/>
          <w:szCs w:val="24"/>
          <w:lang w:val="lt-LT"/>
        </w:rPr>
        <w:t>bus sudarytos sąlygos įgyvendinti projektą „Apuolės pilis: atgimimas“</w:t>
      </w:r>
      <w:r>
        <w:rPr>
          <w:rFonts w:ascii="Times New Roman" w:eastAsia="Times New Roman" w:hAnsi="Times New Roman" w:cs="Times New Roman"/>
          <w:bCs/>
          <w:sz w:val="24"/>
          <w:szCs w:val="24"/>
          <w:lang w:val="lt-LT"/>
        </w:rPr>
        <w:t>.</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40476CD0" w:rsidR="00841B65" w:rsidRPr="00E76D02" w:rsidRDefault="0008667E"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9</w:t>
      </w:r>
      <w:r w:rsidR="000200BD">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788 Eur – savivaldybės biudžeto lėšos</w:t>
      </w:r>
      <w:r w:rsidR="00F87365" w:rsidRPr="00E76D02">
        <w:rPr>
          <w:rFonts w:ascii="Times New Roman" w:eastAsia="Times New Roman" w:hAnsi="Times New Roman" w:cs="Times New Roman"/>
          <w:sz w:val="24"/>
          <w:szCs w:val="24"/>
          <w:lang w:val="lt-LT"/>
        </w:rPr>
        <w:t>.</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E3EA8" w14:textId="77777777" w:rsidR="00D3465E" w:rsidRDefault="00D3465E">
      <w:pPr>
        <w:spacing w:after="0" w:line="240" w:lineRule="auto"/>
      </w:pPr>
      <w:r>
        <w:separator/>
      </w:r>
    </w:p>
  </w:endnote>
  <w:endnote w:type="continuationSeparator" w:id="0">
    <w:p w14:paraId="3249D15F" w14:textId="77777777" w:rsidR="00D3465E" w:rsidRDefault="00D3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7B944" w14:textId="77777777" w:rsidR="00D3465E" w:rsidRDefault="00D3465E">
      <w:pPr>
        <w:spacing w:after="0" w:line="240" w:lineRule="auto"/>
      </w:pPr>
      <w:r>
        <w:separator/>
      </w:r>
    </w:p>
  </w:footnote>
  <w:footnote w:type="continuationSeparator" w:id="0">
    <w:p w14:paraId="30A91511" w14:textId="77777777" w:rsidR="00D3465E" w:rsidRDefault="00D3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lia Sadauskiene">
    <w15:presenceInfo w15:providerId="Windows Live" w15:userId="d7d088a6f5db03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200BD"/>
    <w:rsid w:val="0003531A"/>
    <w:rsid w:val="00037EA3"/>
    <w:rsid w:val="00043933"/>
    <w:rsid w:val="000711AD"/>
    <w:rsid w:val="0008667E"/>
    <w:rsid w:val="00096FB9"/>
    <w:rsid w:val="000A3C6C"/>
    <w:rsid w:val="000D19D3"/>
    <w:rsid w:val="00143F92"/>
    <w:rsid w:val="00163360"/>
    <w:rsid w:val="00173251"/>
    <w:rsid w:val="00181A49"/>
    <w:rsid w:val="0019652A"/>
    <w:rsid w:val="001A5EC8"/>
    <w:rsid w:val="001B258E"/>
    <w:rsid w:val="001B6286"/>
    <w:rsid w:val="001C1ACA"/>
    <w:rsid w:val="001C4223"/>
    <w:rsid w:val="001D2ACD"/>
    <w:rsid w:val="001E6A7A"/>
    <w:rsid w:val="00200289"/>
    <w:rsid w:val="00214362"/>
    <w:rsid w:val="00224AA7"/>
    <w:rsid w:val="00235A9B"/>
    <w:rsid w:val="00256EDC"/>
    <w:rsid w:val="002D4F25"/>
    <w:rsid w:val="002E4AB4"/>
    <w:rsid w:val="002E6CE9"/>
    <w:rsid w:val="00300261"/>
    <w:rsid w:val="0030392A"/>
    <w:rsid w:val="00315DF4"/>
    <w:rsid w:val="0032444E"/>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00548"/>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627A4"/>
    <w:rsid w:val="00864BC5"/>
    <w:rsid w:val="008959CB"/>
    <w:rsid w:val="008A659F"/>
    <w:rsid w:val="008B7C29"/>
    <w:rsid w:val="008D04BA"/>
    <w:rsid w:val="009230C0"/>
    <w:rsid w:val="00923D31"/>
    <w:rsid w:val="00931DCD"/>
    <w:rsid w:val="009372A9"/>
    <w:rsid w:val="00957935"/>
    <w:rsid w:val="00976DC2"/>
    <w:rsid w:val="00982DC9"/>
    <w:rsid w:val="009A5293"/>
    <w:rsid w:val="00A00B2B"/>
    <w:rsid w:val="00A030CA"/>
    <w:rsid w:val="00A13DDA"/>
    <w:rsid w:val="00A370FB"/>
    <w:rsid w:val="00A4772D"/>
    <w:rsid w:val="00A55D78"/>
    <w:rsid w:val="00A9760E"/>
    <w:rsid w:val="00AB0163"/>
    <w:rsid w:val="00AF207C"/>
    <w:rsid w:val="00AF273C"/>
    <w:rsid w:val="00B430DB"/>
    <w:rsid w:val="00B45FD2"/>
    <w:rsid w:val="00B55A59"/>
    <w:rsid w:val="00B73289"/>
    <w:rsid w:val="00B73C1F"/>
    <w:rsid w:val="00BC6AB5"/>
    <w:rsid w:val="00BF5762"/>
    <w:rsid w:val="00C000F0"/>
    <w:rsid w:val="00C27505"/>
    <w:rsid w:val="00C46B20"/>
    <w:rsid w:val="00C71455"/>
    <w:rsid w:val="00C905E1"/>
    <w:rsid w:val="00C930E0"/>
    <w:rsid w:val="00CB71FB"/>
    <w:rsid w:val="00CC22FC"/>
    <w:rsid w:val="00D07C79"/>
    <w:rsid w:val="00D10111"/>
    <w:rsid w:val="00D21DF0"/>
    <w:rsid w:val="00D259F5"/>
    <w:rsid w:val="00D3465E"/>
    <w:rsid w:val="00D6042E"/>
    <w:rsid w:val="00D614A0"/>
    <w:rsid w:val="00DB2349"/>
    <w:rsid w:val="00DE25C4"/>
    <w:rsid w:val="00DF7036"/>
    <w:rsid w:val="00DF7D58"/>
    <w:rsid w:val="00E055B5"/>
    <w:rsid w:val="00E23040"/>
    <w:rsid w:val="00E30106"/>
    <w:rsid w:val="00E41521"/>
    <w:rsid w:val="00E461AC"/>
    <w:rsid w:val="00E5427F"/>
    <w:rsid w:val="00E5697F"/>
    <w:rsid w:val="00E57CC9"/>
    <w:rsid w:val="00E744C8"/>
    <w:rsid w:val="00E76D02"/>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C127E"/>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 w:type="paragraph" w:customStyle="1" w:styleId="Standard">
    <w:name w:val="Standard"/>
    <w:rsid w:val="0032444E"/>
    <w:pPr>
      <w:suppressAutoHyphens/>
      <w:autoSpaceDN w:val="0"/>
      <w:spacing w:after="0" w:line="240" w:lineRule="auto"/>
    </w:pPr>
    <w:rPr>
      <w:rFonts w:ascii="Times New Roman" w:eastAsia="Times New Roman" w:hAnsi="Times New Roman" w:cs="Times New Roman"/>
      <w:kern w:val="3"/>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1038</Words>
  <Characters>593</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2023-06-09T08:12:00Z</cp:lastPrinted>
  <dcterms:created xsi:type="dcterms:W3CDTF">2025-05-16T10:25:00Z</dcterms:created>
  <dcterms:modified xsi:type="dcterms:W3CDTF">2025-05-16T10:25:00Z</dcterms:modified>
</cp:coreProperties>
</file>